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59AF7" w14:textId="263FED21" w:rsidR="00DE4A9B" w:rsidRDefault="000921FB" w:rsidP="000921FB">
      <w:pPr>
        <w:pStyle w:val="Title"/>
      </w:pPr>
      <w:r>
        <w:t xml:space="preserve">Query Syntax </w:t>
      </w:r>
      <w:r w:rsidR="001153BB">
        <w:t>Evaluation</w:t>
      </w:r>
    </w:p>
    <w:p w14:paraId="6DD0BA56" w14:textId="719022BD" w:rsidR="001153BB" w:rsidRDefault="001153BB" w:rsidP="000921FB">
      <w:r>
        <w:t>Sean Hardman</w:t>
      </w:r>
    </w:p>
    <w:p w14:paraId="62A51128" w14:textId="7ADBC70D" w:rsidR="001153BB" w:rsidRDefault="004F67E3" w:rsidP="000921FB">
      <w:r>
        <w:t>August 5</w:t>
      </w:r>
      <w:r w:rsidR="001153BB">
        <w:t>, 2011</w:t>
      </w:r>
    </w:p>
    <w:p w14:paraId="7B897045" w14:textId="77777777" w:rsidR="001153BB" w:rsidRDefault="001153BB" w:rsidP="000921FB"/>
    <w:p w14:paraId="41ECD00A" w14:textId="5C704245" w:rsidR="00825BBD" w:rsidRDefault="00695749" w:rsidP="000921FB">
      <w:r>
        <w:t xml:space="preserve">This document </w:t>
      </w:r>
      <w:r w:rsidR="001153BB">
        <w:t>evaluates</w:t>
      </w:r>
      <w:r>
        <w:t xml:space="preserve"> </w:t>
      </w:r>
      <w:r w:rsidR="00AC0921">
        <w:t>existing and proposed query syntaxe</w:t>
      </w:r>
      <w:r w:rsidR="001B68B1">
        <w:t>s</w:t>
      </w:r>
      <w:r w:rsidR="00825BBD">
        <w:t xml:space="preserve"> for use by the </w:t>
      </w:r>
      <w:r w:rsidR="004F67E3">
        <w:t xml:space="preserve">PDS </w:t>
      </w:r>
      <w:r w:rsidR="00825BBD">
        <w:t>Search Service.</w:t>
      </w:r>
    </w:p>
    <w:p w14:paraId="6B13ED3C" w14:textId="7680F906" w:rsidR="00825BBD" w:rsidRDefault="00825BBD" w:rsidP="00825BBD">
      <w:pPr>
        <w:pStyle w:val="Heading1"/>
      </w:pPr>
      <w:r>
        <w:t>Requirements and Features</w:t>
      </w:r>
    </w:p>
    <w:p w14:paraId="32D6D484" w14:textId="34F5E5CD" w:rsidR="000921FB" w:rsidRDefault="001153BB" w:rsidP="000921FB">
      <w:r>
        <w:t>The Search Service design document contains the following requirements related to query syntax:</w:t>
      </w:r>
    </w:p>
    <w:p w14:paraId="76A39D2C" w14:textId="77777777" w:rsidR="004554AC" w:rsidRDefault="004554AC" w:rsidP="000921FB"/>
    <w:p w14:paraId="7DD19D49" w14:textId="77777777" w:rsidR="000921FB" w:rsidRDefault="000921FB" w:rsidP="001153BB">
      <w:pPr>
        <w:ind w:left="1440" w:hanging="1440"/>
      </w:pPr>
      <w:r w:rsidRPr="001153BB">
        <w:rPr>
          <w:b/>
        </w:rPr>
        <w:t>L5.SCH.6</w:t>
      </w:r>
      <w:r>
        <w:tab/>
        <w:t>The service shall support searching by accepting criteria as a sequence of open text keywords.</w:t>
      </w:r>
    </w:p>
    <w:p w14:paraId="6D8C06E8" w14:textId="77777777" w:rsidR="000921FB" w:rsidRDefault="000921FB" w:rsidP="001153BB">
      <w:pPr>
        <w:ind w:left="1440" w:hanging="1440"/>
      </w:pPr>
      <w:r w:rsidRPr="001153BB">
        <w:rPr>
          <w:b/>
        </w:rPr>
        <w:t>L5.SCH.7</w:t>
      </w:r>
      <w:r>
        <w:tab/>
        <w:t>The service shall support searching by accepting criteria as a series of values for constraints on specified indexes.</w:t>
      </w:r>
    </w:p>
    <w:p w14:paraId="2FF1E932" w14:textId="77777777" w:rsidR="000921FB" w:rsidRDefault="000921FB" w:rsidP="000921FB"/>
    <w:p w14:paraId="1AD536BC" w14:textId="230C6F40" w:rsidR="00624AA3" w:rsidRDefault="00624AA3" w:rsidP="000921FB">
      <w:r>
        <w:t>T</w:t>
      </w:r>
      <w:r w:rsidR="001153BB">
        <w:t xml:space="preserve">he above requirements </w:t>
      </w:r>
      <w:r>
        <w:t xml:space="preserve">refer to two common features of </w:t>
      </w:r>
      <w:proofErr w:type="gramStart"/>
      <w:r>
        <w:t>a query</w:t>
      </w:r>
      <w:proofErr w:type="gramEnd"/>
      <w:r>
        <w:t xml:space="preserve"> syntax:</w:t>
      </w:r>
    </w:p>
    <w:p w14:paraId="4E5D26DC" w14:textId="77777777" w:rsidR="00624AA3" w:rsidRDefault="00624AA3" w:rsidP="000921FB"/>
    <w:p w14:paraId="6E8BE0D4" w14:textId="3DFCC4D2" w:rsidR="000921FB" w:rsidRPr="00624AA3" w:rsidRDefault="00624AA3" w:rsidP="00DD0A27">
      <w:pPr>
        <w:ind w:left="720"/>
        <w:rPr>
          <w:b/>
        </w:rPr>
      </w:pPr>
      <w:r w:rsidRPr="00624AA3">
        <w:rPr>
          <w:b/>
        </w:rPr>
        <w:t>Term Search</w:t>
      </w:r>
    </w:p>
    <w:p w14:paraId="6F30CB86" w14:textId="2733F271" w:rsidR="00624AA3" w:rsidRDefault="00624AA3" w:rsidP="00DD0A27">
      <w:pPr>
        <w:ind w:left="720"/>
      </w:pPr>
      <w:r>
        <w:t xml:space="preserve">This feature is most commonly seen in a Google-like search. The user may provide a word or a phrase to be queried for </w:t>
      </w:r>
      <w:r w:rsidR="000C3926">
        <w:t>against the contents of the underlying metadata store. The assumption here is that the query is performed against all fields or a defined default field.</w:t>
      </w:r>
    </w:p>
    <w:p w14:paraId="648CBF71" w14:textId="77777777" w:rsidR="00624AA3" w:rsidRDefault="00624AA3" w:rsidP="00DD0A27">
      <w:pPr>
        <w:ind w:left="720"/>
      </w:pPr>
    </w:p>
    <w:p w14:paraId="251790EB" w14:textId="128DCA0B" w:rsidR="00624AA3" w:rsidRPr="00624AA3" w:rsidRDefault="00624AA3" w:rsidP="00DD0A27">
      <w:pPr>
        <w:ind w:left="720"/>
        <w:rPr>
          <w:b/>
        </w:rPr>
      </w:pPr>
      <w:r w:rsidRPr="00624AA3">
        <w:rPr>
          <w:b/>
        </w:rPr>
        <w:t>Fielded Search</w:t>
      </w:r>
    </w:p>
    <w:p w14:paraId="141F5F0A" w14:textId="4C95C747" w:rsidR="00624AA3" w:rsidRDefault="000C3926" w:rsidP="00DD0A27">
      <w:pPr>
        <w:ind w:left="720"/>
      </w:pPr>
      <w:r>
        <w:t xml:space="preserve">This feature allows the user to specify a specific field in which </w:t>
      </w:r>
      <w:r w:rsidR="00825BBD">
        <w:t xml:space="preserve">to query for the given term. The available fields are dependent on the underlying </w:t>
      </w:r>
      <w:proofErr w:type="gramStart"/>
      <w:r w:rsidR="00825BBD">
        <w:t>metadata</w:t>
      </w:r>
      <w:proofErr w:type="gramEnd"/>
      <w:r w:rsidR="00825BBD">
        <w:t xml:space="preserve"> store and must be known to the user prior to submitting the query.</w:t>
      </w:r>
    </w:p>
    <w:p w14:paraId="073D11AA" w14:textId="77777777" w:rsidR="000921FB" w:rsidRDefault="000921FB" w:rsidP="000921FB"/>
    <w:p w14:paraId="4CDB68EB" w14:textId="566B30F1" w:rsidR="000921FB" w:rsidRDefault="00825BBD" w:rsidP="000921FB">
      <w:r>
        <w:t>Although the current requirements don’t elaborate on query syntax features, the following features are available in current PDS implementations:</w:t>
      </w:r>
    </w:p>
    <w:p w14:paraId="3463095E" w14:textId="77777777" w:rsidR="00825BBD" w:rsidRDefault="00825BBD" w:rsidP="000921FB"/>
    <w:p w14:paraId="69416690" w14:textId="1E190198" w:rsidR="00825BBD" w:rsidRPr="00DD0A27" w:rsidRDefault="00825BBD" w:rsidP="00DD0A27">
      <w:pPr>
        <w:ind w:left="720"/>
        <w:rPr>
          <w:b/>
        </w:rPr>
      </w:pPr>
      <w:r w:rsidRPr="00DD0A27">
        <w:rPr>
          <w:b/>
        </w:rPr>
        <w:t>Wildcard Support</w:t>
      </w:r>
    </w:p>
    <w:p w14:paraId="0D089A6D" w14:textId="38F8D4EA" w:rsidR="00825BBD" w:rsidRDefault="00DD0A27" w:rsidP="00DD0A27">
      <w:pPr>
        <w:ind w:left="720"/>
      </w:pPr>
      <w:r>
        <w:t>This feature pertains to the term</w:t>
      </w:r>
      <w:r w:rsidR="008548A2">
        <w:t>(s)</w:t>
      </w:r>
      <w:r>
        <w:t xml:space="preserve"> in a query. Typically this includes single and multiple character substitution utilizing the “?” and “*” symbols, respectively. </w:t>
      </w:r>
    </w:p>
    <w:p w14:paraId="405EEE53" w14:textId="77777777" w:rsidR="00825BBD" w:rsidRDefault="00825BBD" w:rsidP="00DD0A27">
      <w:pPr>
        <w:ind w:left="720"/>
      </w:pPr>
    </w:p>
    <w:p w14:paraId="14E9B248" w14:textId="34471F50" w:rsidR="00825BBD" w:rsidRPr="00DD0A27" w:rsidRDefault="00825BBD" w:rsidP="00DD0A27">
      <w:pPr>
        <w:ind w:left="720"/>
        <w:rPr>
          <w:b/>
        </w:rPr>
      </w:pPr>
      <w:r w:rsidRPr="00DD0A27">
        <w:rPr>
          <w:b/>
        </w:rPr>
        <w:t>Relational Operators</w:t>
      </w:r>
    </w:p>
    <w:p w14:paraId="27891675" w14:textId="095417F0" w:rsidR="00825BBD" w:rsidRDefault="00DD0A27" w:rsidP="00DD0A27">
      <w:pPr>
        <w:ind w:left="720"/>
      </w:pPr>
      <w:r>
        <w:t>All query syntaxes support “=” but the full set of relational operators includes: “</w:t>
      </w:r>
      <w:proofErr w:type="gramStart"/>
      <w:r>
        <w:t>!=</w:t>
      </w:r>
      <w:proofErr w:type="gramEnd"/>
      <w:r>
        <w:t xml:space="preserve">”, “&lt;”, “&lt;=”, “&gt;” and “&gt;=”. </w:t>
      </w:r>
    </w:p>
    <w:p w14:paraId="4DC5CBC9" w14:textId="77777777" w:rsidR="00825BBD" w:rsidRDefault="00825BBD" w:rsidP="00DD0A27">
      <w:pPr>
        <w:ind w:left="720"/>
      </w:pPr>
    </w:p>
    <w:p w14:paraId="512F4A8A" w14:textId="1E4B6747" w:rsidR="00825BBD" w:rsidRPr="00DD0A27" w:rsidRDefault="00825BBD" w:rsidP="006160AB">
      <w:pPr>
        <w:keepNext/>
        <w:ind w:left="720"/>
        <w:rPr>
          <w:b/>
        </w:rPr>
      </w:pPr>
      <w:r w:rsidRPr="00DD0A27">
        <w:rPr>
          <w:b/>
        </w:rPr>
        <w:lastRenderedPageBreak/>
        <w:t>Range Search</w:t>
      </w:r>
    </w:p>
    <w:p w14:paraId="1854E820" w14:textId="74514F79" w:rsidR="000921FB" w:rsidRDefault="00DD0A27" w:rsidP="006160AB">
      <w:pPr>
        <w:keepNext/>
        <w:ind w:left="720"/>
      </w:pPr>
      <w:r>
        <w:t>This feature allows the user to specify a lower and upper bounds for a particular field in the query. This essentially involves the use of the “&lt;” and “&gt;” relational operators for what is considered an exclusive range search and the “&lt;=” and “&gt;=” relational operators for what is considered an inclusive range search.</w:t>
      </w:r>
    </w:p>
    <w:p w14:paraId="3827B251" w14:textId="77777777" w:rsidR="00825BBD" w:rsidRDefault="00825BBD" w:rsidP="00DD0A27">
      <w:pPr>
        <w:ind w:left="720"/>
      </w:pPr>
    </w:p>
    <w:p w14:paraId="65F08E29" w14:textId="6B1F6499" w:rsidR="00825BBD" w:rsidRPr="00DD0A27" w:rsidRDefault="00825BBD" w:rsidP="00DD0A27">
      <w:pPr>
        <w:ind w:left="720"/>
        <w:rPr>
          <w:b/>
        </w:rPr>
      </w:pPr>
      <w:r w:rsidRPr="00DD0A27">
        <w:rPr>
          <w:b/>
        </w:rPr>
        <w:t>Logical Operators</w:t>
      </w:r>
    </w:p>
    <w:p w14:paraId="12BCAC01" w14:textId="2BB76C5B" w:rsidR="00825BBD" w:rsidRDefault="006160AB" w:rsidP="00DD0A27">
      <w:pPr>
        <w:ind w:left="720"/>
      </w:pPr>
      <w:r>
        <w:t>The logical operators include AND, OR and NOT. When not explicitly specified, the default operator m</w:t>
      </w:r>
      <w:r w:rsidR="008548A2">
        <w:t>a</w:t>
      </w:r>
      <w:r>
        <w:t xml:space="preserve">y be AND or </w:t>
      </w:r>
      <w:proofErr w:type="spellStart"/>
      <w:r>
        <w:t>OR</w:t>
      </w:r>
      <w:proofErr w:type="spellEnd"/>
      <w:r>
        <w:t xml:space="preserve"> depending on the underlying implementation. </w:t>
      </w:r>
    </w:p>
    <w:p w14:paraId="2E63314D" w14:textId="77777777" w:rsidR="00825BBD" w:rsidRDefault="00825BBD" w:rsidP="00DD0A27">
      <w:pPr>
        <w:ind w:left="720"/>
      </w:pPr>
    </w:p>
    <w:p w14:paraId="2E672A38" w14:textId="46CB789D" w:rsidR="00825BBD" w:rsidRPr="00DD0A27" w:rsidRDefault="00825BBD" w:rsidP="00DD0A27">
      <w:pPr>
        <w:ind w:left="720"/>
        <w:rPr>
          <w:b/>
        </w:rPr>
      </w:pPr>
      <w:r w:rsidRPr="00DD0A27">
        <w:rPr>
          <w:b/>
        </w:rPr>
        <w:t>Grouping</w:t>
      </w:r>
    </w:p>
    <w:p w14:paraId="06DF09D0" w14:textId="3E2EA47A" w:rsidR="00825BBD" w:rsidRDefault="008548A2" w:rsidP="00DD0A27">
      <w:pPr>
        <w:ind w:left="720"/>
      </w:pPr>
      <w:r>
        <w:t xml:space="preserve">This feature allows the user to group </w:t>
      </w:r>
      <w:r w:rsidR="009272AC">
        <w:t>clauses together</w:t>
      </w:r>
      <w:r>
        <w:t xml:space="preserve"> using parenthesis and the logical operators. A clause may be just a term, a field and a term, a range, etc.</w:t>
      </w:r>
    </w:p>
    <w:p w14:paraId="5CDC83E4" w14:textId="2CD54263" w:rsidR="00825BBD" w:rsidRDefault="000C311C" w:rsidP="000C311C">
      <w:pPr>
        <w:pStyle w:val="Heading1"/>
      </w:pPr>
      <w:r>
        <w:t>HTTP Protocol</w:t>
      </w:r>
    </w:p>
    <w:p w14:paraId="1FE84614" w14:textId="615A3891" w:rsidR="000C311C" w:rsidRDefault="0098655D" w:rsidP="000921FB">
      <w:r>
        <w:t xml:space="preserve">The Search Service interface is a REST-based interface over the HTTP protocol. The HTTP protocol is pretty basic in nature with respect to passing parameters. </w:t>
      </w:r>
    </w:p>
    <w:p w14:paraId="5D3905C4" w14:textId="77777777" w:rsidR="0098655D" w:rsidRDefault="0098655D" w:rsidP="000921FB"/>
    <w:p w14:paraId="6F9F0A0A" w14:textId="69F932AF" w:rsidR="0098655D" w:rsidRPr="00151221" w:rsidRDefault="0098655D" w:rsidP="009C0FB2">
      <w:pPr>
        <w:ind w:left="720"/>
      </w:pPr>
      <w:r w:rsidRPr="00151221">
        <w:t>http://&lt;host-name&gt;/&lt;path&gt;[? &lt;field&gt;=&lt;term&gt;</w:t>
      </w:r>
      <w:proofErr w:type="gramStart"/>
      <w:r w:rsidRPr="00151221">
        <w:t>[</w:t>
      </w:r>
      <w:r w:rsidR="00151221" w:rsidRPr="00151221">
        <w:t xml:space="preserve"> </w:t>
      </w:r>
      <w:r w:rsidRPr="00151221">
        <w:t>&amp;</w:t>
      </w:r>
      <w:proofErr w:type="gramEnd"/>
      <w:r w:rsidRPr="00151221">
        <w:t xml:space="preserve"> &lt;field&gt;=&lt;term&gt;</w:t>
      </w:r>
      <w:r w:rsidR="00151221" w:rsidRPr="00151221">
        <w:t>…</w:t>
      </w:r>
      <w:r w:rsidRPr="00151221">
        <w:t>]]</w:t>
      </w:r>
    </w:p>
    <w:p w14:paraId="0C6090A2" w14:textId="77777777" w:rsidR="000C311C" w:rsidRDefault="000C311C" w:rsidP="000921FB"/>
    <w:p w14:paraId="4C958A52" w14:textId="59AB3758" w:rsidR="000C311C" w:rsidRDefault="00151221" w:rsidP="000921FB">
      <w:r>
        <w:t xml:space="preserve">As shown above the “&amp;” symbol separates multiple clauses and may be interpreted as AND or </w:t>
      </w:r>
      <w:proofErr w:type="spellStart"/>
      <w:r>
        <w:t>OR</w:t>
      </w:r>
      <w:proofErr w:type="spellEnd"/>
      <w:r>
        <w:t xml:space="preserve"> depending on the underlying implementation.</w:t>
      </w:r>
      <w:r w:rsidR="00DB0822">
        <w:t xml:space="preserve"> With this basic protocol, many of the features detailed above are not inherently supported. Because of this, many query syntaxes lump their query expression into a single </w:t>
      </w:r>
      <w:r w:rsidR="009272AC">
        <w:t>parameter</w:t>
      </w:r>
      <w:r w:rsidR="00DB0822">
        <w:t xml:space="preserve"> (e.g.</w:t>
      </w:r>
      <w:proofErr w:type="gramStart"/>
      <w:r w:rsidR="00DB0822">
        <w:t>, …?query</w:t>
      </w:r>
      <w:proofErr w:type="gramEnd"/>
      <w:r w:rsidR="00DB0822">
        <w:t xml:space="preserve">=&lt;query-expression&gt;). </w:t>
      </w:r>
      <w:r w:rsidR="004F67E3">
        <w:t>Placing the query expression in a single parameter does not preclude the use of other parameters for dictating service behavior such as specifying the return type, maximum number of rows to return, starting index, etc.</w:t>
      </w:r>
    </w:p>
    <w:p w14:paraId="4B324F52" w14:textId="2F1044E5" w:rsidR="0098655D" w:rsidRDefault="00FC3223" w:rsidP="00FC3223">
      <w:pPr>
        <w:pStyle w:val="Heading1"/>
      </w:pPr>
      <w:r>
        <w:t>Query Syntax Options</w:t>
      </w:r>
    </w:p>
    <w:p w14:paraId="6419CBD6" w14:textId="3CC5C891" w:rsidR="0098655D" w:rsidRDefault="00F91385" w:rsidP="000921FB">
      <w:r>
        <w:t>This section compares existing and proposed query syntaxes by comparing their feature list against the features listed above and by providing a query example based on the following query criteria:</w:t>
      </w:r>
    </w:p>
    <w:p w14:paraId="7C0090F4" w14:textId="77777777" w:rsidR="00F91385" w:rsidRDefault="00F91385" w:rsidP="000921FB"/>
    <w:p w14:paraId="12101A6F" w14:textId="77777777" w:rsidR="00F91385" w:rsidRDefault="00F91385" w:rsidP="00F91385">
      <w:pPr>
        <w:pStyle w:val="ListParagraph"/>
        <w:numPr>
          <w:ilvl w:val="0"/>
          <w:numId w:val="12"/>
        </w:numPr>
      </w:pPr>
      <w:r>
        <w:t>Mission = Cassini-Huygens</w:t>
      </w:r>
    </w:p>
    <w:p w14:paraId="69138E03" w14:textId="77777777" w:rsidR="00F91385" w:rsidRDefault="00F91385" w:rsidP="00F91385">
      <w:pPr>
        <w:pStyle w:val="ListParagraph"/>
        <w:numPr>
          <w:ilvl w:val="0"/>
          <w:numId w:val="12"/>
        </w:numPr>
      </w:pPr>
      <w:r>
        <w:t>Instrument = RADAR</w:t>
      </w:r>
    </w:p>
    <w:p w14:paraId="6070CBA3" w14:textId="77777777" w:rsidR="00F91385" w:rsidRDefault="00F91385" w:rsidP="00F91385">
      <w:pPr>
        <w:pStyle w:val="ListParagraph"/>
        <w:numPr>
          <w:ilvl w:val="0"/>
          <w:numId w:val="12"/>
        </w:numPr>
      </w:pPr>
      <w:r>
        <w:t>Target = Titan</w:t>
      </w:r>
    </w:p>
    <w:p w14:paraId="0AAC3A1F" w14:textId="62410467" w:rsidR="00F91385" w:rsidRDefault="00F91385" w:rsidP="00F91385">
      <w:pPr>
        <w:pStyle w:val="ListParagraph"/>
        <w:numPr>
          <w:ilvl w:val="0"/>
          <w:numId w:val="12"/>
        </w:numPr>
      </w:pPr>
      <w:r w:rsidRPr="00F91385">
        <w:t>Time Range = 2005-001 to 2005-365</w:t>
      </w:r>
    </w:p>
    <w:p w14:paraId="1E2FD764" w14:textId="76469EC3" w:rsidR="00FC3223" w:rsidRDefault="00FC3223" w:rsidP="00FC3223">
      <w:pPr>
        <w:pStyle w:val="Heading2"/>
      </w:pPr>
      <w:r>
        <w:t>OODT</w:t>
      </w:r>
    </w:p>
    <w:p w14:paraId="2C66D4C5" w14:textId="49126492" w:rsidR="00FC3223" w:rsidRDefault="00BD53C0" w:rsidP="000921FB">
      <w:r>
        <w:t>The OODT protocol</w:t>
      </w:r>
      <w:r w:rsidR="009C0FB2">
        <w:t xml:space="preserve"> [1][2]</w:t>
      </w:r>
      <w:r>
        <w:t xml:space="preserve"> is currently used at the Engineering Node in its web service query interface to the catalog database. It is also utilized </w:t>
      </w:r>
      <w:r w:rsidR="00F91385">
        <w:t>at the Nodes wherever Profile or Product Servers are deployed. The following table details the feature list:</w:t>
      </w:r>
    </w:p>
    <w:p w14:paraId="7C4C6517" w14:textId="77777777" w:rsidR="004520D0" w:rsidRDefault="004520D0" w:rsidP="000921FB"/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55"/>
        <w:gridCol w:w="6415"/>
      </w:tblGrid>
      <w:tr w:rsidR="004520D0" w14:paraId="1ECD084E" w14:textId="77777777" w:rsidTr="004520D0">
        <w:trPr>
          <w:cantSplit/>
        </w:trPr>
        <w:tc>
          <w:tcPr>
            <w:tcW w:w="2455" w:type="dxa"/>
          </w:tcPr>
          <w:p w14:paraId="613DF197" w14:textId="53A6FEA1" w:rsidR="004520D0" w:rsidRDefault="004520D0" w:rsidP="000921FB">
            <w:r>
              <w:t>Term Search</w:t>
            </w:r>
          </w:p>
        </w:tc>
        <w:tc>
          <w:tcPr>
            <w:tcW w:w="6415" w:type="dxa"/>
          </w:tcPr>
          <w:p w14:paraId="206A084C" w14:textId="4A8343E3" w:rsidR="004520D0" w:rsidRDefault="004520D0" w:rsidP="000921FB">
            <w:r>
              <w:t>Not inherently supported in the syntax</w:t>
            </w:r>
            <w:r w:rsidR="004F031E">
              <w:t xml:space="preserve"> but can be supported with a default field</w:t>
            </w:r>
            <w:r>
              <w:t>.</w:t>
            </w:r>
          </w:p>
        </w:tc>
      </w:tr>
      <w:tr w:rsidR="004520D0" w14:paraId="7443EFF8" w14:textId="77777777" w:rsidTr="004520D0">
        <w:trPr>
          <w:cantSplit/>
        </w:trPr>
        <w:tc>
          <w:tcPr>
            <w:tcW w:w="2455" w:type="dxa"/>
          </w:tcPr>
          <w:p w14:paraId="3AC450C2" w14:textId="48835AB4" w:rsidR="004520D0" w:rsidRDefault="004520D0" w:rsidP="000921FB">
            <w:r>
              <w:t>Fielded Search</w:t>
            </w:r>
          </w:p>
        </w:tc>
        <w:tc>
          <w:tcPr>
            <w:tcW w:w="6415" w:type="dxa"/>
          </w:tcPr>
          <w:p w14:paraId="185AF3B4" w14:textId="78D3F9C4" w:rsidR="004520D0" w:rsidRDefault="004520D0" w:rsidP="000921FB">
            <w:r>
              <w:t>Supported</w:t>
            </w:r>
            <w:r w:rsidR="00E74E97">
              <w:t>.</w:t>
            </w:r>
          </w:p>
        </w:tc>
      </w:tr>
      <w:tr w:rsidR="004520D0" w14:paraId="6E85E435" w14:textId="77777777" w:rsidTr="004520D0">
        <w:trPr>
          <w:cantSplit/>
        </w:trPr>
        <w:tc>
          <w:tcPr>
            <w:tcW w:w="2455" w:type="dxa"/>
          </w:tcPr>
          <w:p w14:paraId="6D59E40B" w14:textId="723B7AA9" w:rsidR="004520D0" w:rsidRDefault="004520D0" w:rsidP="000921FB">
            <w:r>
              <w:t>Wildcard Support</w:t>
            </w:r>
          </w:p>
        </w:tc>
        <w:tc>
          <w:tcPr>
            <w:tcW w:w="6415" w:type="dxa"/>
          </w:tcPr>
          <w:p w14:paraId="2C8E6A04" w14:textId="3CAE4599" w:rsidR="004520D0" w:rsidRDefault="004520D0" w:rsidP="004F031E">
            <w:r>
              <w:t xml:space="preserve">Not inherently supported </w:t>
            </w:r>
            <w:r w:rsidR="00E74E97">
              <w:t xml:space="preserve">in the syntax </w:t>
            </w:r>
            <w:r>
              <w:t>but can be achieved through the use of the LIKE and NOTLIKE relational operators.</w:t>
            </w:r>
          </w:p>
        </w:tc>
      </w:tr>
      <w:tr w:rsidR="004520D0" w14:paraId="674CEF93" w14:textId="77777777" w:rsidTr="004520D0">
        <w:trPr>
          <w:cantSplit/>
        </w:trPr>
        <w:tc>
          <w:tcPr>
            <w:tcW w:w="2455" w:type="dxa"/>
          </w:tcPr>
          <w:p w14:paraId="2190AD68" w14:textId="6EDDAC56" w:rsidR="004520D0" w:rsidRDefault="004520D0" w:rsidP="000921FB">
            <w:r>
              <w:t>Relational Operators</w:t>
            </w:r>
          </w:p>
        </w:tc>
        <w:tc>
          <w:tcPr>
            <w:tcW w:w="6415" w:type="dxa"/>
          </w:tcPr>
          <w:p w14:paraId="465934D7" w14:textId="7721DA9F" w:rsidR="004520D0" w:rsidRDefault="004520D0" w:rsidP="000921FB">
            <w:r>
              <w:t>Supported</w:t>
            </w:r>
            <w:r w:rsidR="00E74E97">
              <w:t>.</w:t>
            </w:r>
          </w:p>
        </w:tc>
      </w:tr>
      <w:tr w:rsidR="004520D0" w14:paraId="70F27817" w14:textId="77777777" w:rsidTr="004520D0">
        <w:trPr>
          <w:cantSplit/>
        </w:trPr>
        <w:tc>
          <w:tcPr>
            <w:tcW w:w="2455" w:type="dxa"/>
          </w:tcPr>
          <w:p w14:paraId="0D8FC195" w14:textId="492964B0" w:rsidR="004520D0" w:rsidRDefault="004520D0" w:rsidP="000921FB">
            <w:r>
              <w:t>Range Search</w:t>
            </w:r>
          </w:p>
        </w:tc>
        <w:tc>
          <w:tcPr>
            <w:tcW w:w="6415" w:type="dxa"/>
          </w:tcPr>
          <w:p w14:paraId="5F02292C" w14:textId="4D9A8A08" w:rsidR="004520D0" w:rsidRDefault="004520D0" w:rsidP="004F031E">
            <w:r>
              <w:t xml:space="preserve">Not inherently supported </w:t>
            </w:r>
            <w:r w:rsidR="00E74E97">
              <w:t xml:space="preserve">in the syntax </w:t>
            </w:r>
            <w:r>
              <w:t>but can be achieved through the use of the relational and logical operators and grouping.</w:t>
            </w:r>
          </w:p>
        </w:tc>
      </w:tr>
      <w:tr w:rsidR="004520D0" w14:paraId="0B079F7F" w14:textId="77777777" w:rsidTr="004520D0">
        <w:trPr>
          <w:cantSplit/>
        </w:trPr>
        <w:tc>
          <w:tcPr>
            <w:tcW w:w="2455" w:type="dxa"/>
          </w:tcPr>
          <w:p w14:paraId="20F5F4E8" w14:textId="5408A11B" w:rsidR="004520D0" w:rsidRDefault="004520D0" w:rsidP="000921FB">
            <w:r>
              <w:t>Logical Operators</w:t>
            </w:r>
          </w:p>
        </w:tc>
        <w:tc>
          <w:tcPr>
            <w:tcW w:w="6415" w:type="dxa"/>
          </w:tcPr>
          <w:p w14:paraId="16C12726" w14:textId="68CD00DE" w:rsidR="004520D0" w:rsidRDefault="004520D0" w:rsidP="000921FB">
            <w:r>
              <w:t>Supported</w:t>
            </w:r>
            <w:r w:rsidR="00E74E97">
              <w:t>.</w:t>
            </w:r>
          </w:p>
        </w:tc>
      </w:tr>
      <w:tr w:rsidR="004520D0" w14:paraId="5EE6E62B" w14:textId="77777777" w:rsidTr="004520D0">
        <w:trPr>
          <w:cantSplit/>
        </w:trPr>
        <w:tc>
          <w:tcPr>
            <w:tcW w:w="2455" w:type="dxa"/>
          </w:tcPr>
          <w:p w14:paraId="3E7E7193" w14:textId="6A197B99" w:rsidR="004520D0" w:rsidRDefault="004520D0" w:rsidP="000921FB">
            <w:r>
              <w:t>Grouping</w:t>
            </w:r>
          </w:p>
        </w:tc>
        <w:tc>
          <w:tcPr>
            <w:tcW w:w="6415" w:type="dxa"/>
          </w:tcPr>
          <w:p w14:paraId="13D7F536" w14:textId="1BA72F46" w:rsidR="004520D0" w:rsidRDefault="004520D0" w:rsidP="000921FB">
            <w:r>
              <w:t>Supported</w:t>
            </w:r>
            <w:r w:rsidR="00E74E97">
              <w:t>.</w:t>
            </w:r>
          </w:p>
        </w:tc>
      </w:tr>
    </w:tbl>
    <w:p w14:paraId="19CF0E6E" w14:textId="77777777" w:rsidR="004520D0" w:rsidRDefault="004520D0" w:rsidP="000921FB"/>
    <w:p w14:paraId="37695B2B" w14:textId="580C006C" w:rsidR="004520D0" w:rsidRDefault="00F91385" w:rsidP="000921FB">
      <w:r>
        <w:t>The following is an un-encoded example of the query in OODT syntax:</w:t>
      </w:r>
    </w:p>
    <w:p w14:paraId="3A2FD505" w14:textId="77777777" w:rsidR="00F91385" w:rsidRDefault="00F91385" w:rsidP="000921FB"/>
    <w:p w14:paraId="5F7926BE" w14:textId="3DABF3A2" w:rsidR="00F91385" w:rsidRDefault="00F91385" w:rsidP="000921FB">
      <w:r>
        <w:t>&lt;</w:t>
      </w:r>
      <w:proofErr w:type="gramStart"/>
      <w:r>
        <w:t>base</w:t>
      </w:r>
      <w:proofErr w:type="gramEnd"/>
      <w:r>
        <w:t>-search-</w:t>
      </w:r>
      <w:proofErr w:type="spellStart"/>
      <w:r>
        <w:t>url</w:t>
      </w:r>
      <w:proofErr w:type="spellEnd"/>
      <w:r>
        <w:t>&gt;</w:t>
      </w:r>
      <w:r w:rsidRPr="00F91385">
        <w:t xml:space="preserve">? </w:t>
      </w:r>
      <w:proofErr w:type="gramStart"/>
      <w:r w:rsidR="00437FB4">
        <w:t>q</w:t>
      </w:r>
      <w:proofErr w:type="gramEnd"/>
      <w:r w:rsidR="00437FB4">
        <w:t>=</w:t>
      </w:r>
      <w:proofErr w:type="spellStart"/>
      <w:r w:rsidR="00437FB4">
        <w:t>msnname</w:t>
      </w:r>
      <w:proofErr w:type="spellEnd"/>
      <w:r w:rsidR="00437FB4">
        <w:t xml:space="preserve">=CASSINI-HUYGENS AND </w:t>
      </w:r>
      <w:proofErr w:type="spellStart"/>
      <w:r w:rsidR="00437FB4">
        <w:t>instid</w:t>
      </w:r>
      <w:proofErr w:type="spellEnd"/>
      <w:r w:rsidR="00437FB4">
        <w:t xml:space="preserve">=RADAR AND </w:t>
      </w:r>
      <w:proofErr w:type="spellStart"/>
      <w:r w:rsidR="00437FB4">
        <w:t>targname</w:t>
      </w:r>
      <w:proofErr w:type="spellEnd"/>
      <w:r w:rsidR="00437FB4">
        <w:t>=</w:t>
      </w:r>
      <w:r>
        <w:t xml:space="preserve">TITAN AND </w:t>
      </w:r>
      <w:proofErr w:type="spellStart"/>
      <w:r w:rsidRPr="00F91385">
        <w:t>strttime</w:t>
      </w:r>
      <w:proofErr w:type="spellEnd"/>
      <w:r w:rsidR="00437FB4">
        <w:t>&lt;=</w:t>
      </w:r>
      <w:r>
        <w:t>2005-365T23</w:t>
      </w:r>
      <w:r w:rsidR="00437FB4">
        <w:t xml:space="preserve">:59:59.999 AND </w:t>
      </w:r>
      <w:proofErr w:type="spellStart"/>
      <w:r w:rsidR="00437FB4">
        <w:t>stoptime</w:t>
      </w:r>
      <w:proofErr w:type="spellEnd"/>
      <w:r w:rsidR="00437FB4">
        <w:t>&gt;=</w:t>
      </w:r>
      <w:r>
        <w:t xml:space="preserve">2005-001T00:00:00.000 OR </w:t>
      </w:r>
      <w:proofErr w:type="spellStart"/>
      <w:r w:rsidRPr="00F91385">
        <w:t>stoptime</w:t>
      </w:r>
      <w:proofErr w:type="spellEnd"/>
      <w:r>
        <w:t xml:space="preserve"> </w:t>
      </w:r>
      <w:r w:rsidRPr="00F91385">
        <w:t>IS</w:t>
      </w:r>
      <w:r>
        <w:t xml:space="preserve"> </w:t>
      </w:r>
      <w:r w:rsidRPr="00F91385">
        <w:t>NULL</w:t>
      </w:r>
    </w:p>
    <w:p w14:paraId="368AE213" w14:textId="3E2E66B2" w:rsidR="00FC3223" w:rsidRDefault="00FC3223" w:rsidP="00FC3223">
      <w:pPr>
        <w:pStyle w:val="Heading2"/>
      </w:pPr>
      <w:proofErr w:type="spellStart"/>
      <w:r>
        <w:t>Lucene</w:t>
      </w:r>
      <w:proofErr w:type="spellEnd"/>
      <w:r>
        <w:t>/</w:t>
      </w:r>
      <w:proofErr w:type="spellStart"/>
      <w:r>
        <w:t>Solr</w:t>
      </w:r>
      <w:proofErr w:type="spellEnd"/>
    </w:p>
    <w:p w14:paraId="090FCCBF" w14:textId="009E042A" w:rsidR="00FC3223" w:rsidRDefault="009C0FB2" w:rsidP="000921FB">
      <w:r>
        <w:t xml:space="preserve">The </w:t>
      </w:r>
      <w:proofErr w:type="spellStart"/>
      <w:r>
        <w:t>Lucene</w:t>
      </w:r>
      <w:proofErr w:type="spellEnd"/>
      <w:r>
        <w:t>/</w:t>
      </w:r>
      <w:proofErr w:type="spellStart"/>
      <w:r>
        <w:t>Solr</w:t>
      </w:r>
      <w:proofErr w:type="spellEnd"/>
      <w:r>
        <w:t xml:space="preserve"> protocol [3] is currently used at the Engineering Node for the main catalog query interface (</w:t>
      </w:r>
      <w:hyperlink r:id="rId6" w:history="1">
        <w:r w:rsidRPr="00520F37">
          <w:rPr>
            <w:rStyle w:val="Hyperlink"/>
          </w:rPr>
          <w:t>http://pds.nasa.gov/tools/data-search/</w:t>
        </w:r>
      </w:hyperlink>
      <w:r>
        <w:t>). The following table details the feature list:</w:t>
      </w:r>
    </w:p>
    <w:p w14:paraId="6B0959AD" w14:textId="77777777" w:rsidR="004F031E" w:rsidRDefault="004F031E" w:rsidP="000921FB"/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55"/>
        <w:gridCol w:w="6415"/>
      </w:tblGrid>
      <w:tr w:rsidR="004F031E" w14:paraId="33A3419C" w14:textId="77777777" w:rsidTr="004F031E">
        <w:trPr>
          <w:cantSplit/>
        </w:trPr>
        <w:tc>
          <w:tcPr>
            <w:tcW w:w="2455" w:type="dxa"/>
          </w:tcPr>
          <w:p w14:paraId="7613A2D5" w14:textId="77777777" w:rsidR="004F031E" w:rsidRDefault="004F031E" w:rsidP="004F031E">
            <w:r>
              <w:t>Term Search</w:t>
            </w:r>
          </w:p>
        </w:tc>
        <w:tc>
          <w:tcPr>
            <w:tcW w:w="6415" w:type="dxa"/>
          </w:tcPr>
          <w:p w14:paraId="6A5AACC7" w14:textId="77CD561C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5D181934" w14:textId="77777777" w:rsidTr="004F031E">
        <w:trPr>
          <w:cantSplit/>
        </w:trPr>
        <w:tc>
          <w:tcPr>
            <w:tcW w:w="2455" w:type="dxa"/>
          </w:tcPr>
          <w:p w14:paraId="1918C60E" w14:textId="77777777" w:rsidR="004F031E" w:rsidRDefault="004F031E" w:rsidP="004F031E">
            <w:r>
              <w:t>Fielded Search</w:t>
            </w:r>
          </w:p>
        </w:tc>
        <w:tc>
          <w:tcPr>
            <w:tcW w:w="6415" w:type="dxa"/>
          </w:tcPr>
          <w:p w14:paraId="6672CC65" w14:textId="1B6D6D88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3096C815" w14:textId="77777777" w:rsidTr="004F031E">
        <w:trPr>
          <w:cantSplit/>
        </w:trPr>
        <w:tc>
          <w:tcPr>
            <w:tcW w:w="2455" w:type="dxa"/>
          </w:tcPr>
          <w:p w14:paraId="008BC9EB" w14:textId="77777777" w:rsidR="004F031E" w:rsidRDefault="004F031E" w:rsidP="004F031E">
            <w:r>
              <w:t>Wildcard Support</w:t>
            </w:r>
          </w:p>
        </w:tc>
        <w:tc>
          <w:tcPr>
            <w:tcW w:w="6415" w:type="dxa"/>
          </w:tcPr>
          <w:p w14:paraId="0DCDF0AD" w14:textId="500FA989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68B72D22" w14:textId="77777777" w:rsidTr="004F031E">
        <w:trPr>
          <w:cantSplit/>
        </w:trPr>
        <w:tc>
          <w:tcPr>
            <w:tcW w:w="2455" w:type="dxa"/>
          </w:tcPr>
          <w:p w14:paraId="2386AB8E" w14:textId="77777777" w:rsidR="004F031E" w:rsidRDefault="004F031E" w:rsidP="004F031E">
            <w:r>
              <w:t>Relational Operators</w:t>
            </w:r>
          </w:p>
        </w:tc>
        <w:tc>
          <w:tcPr>
            <w:tcW w:w="6415" w:type="dxa"/>
          </w:tcPr>
          <w:p w14:paraId="00702139" w14:textId="03E7D047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5B0F99A6" w14:textId="77777777" w:rsidTr="004F031E">
        <w:trPr>
          <w:cantSplit/>
        </w:trPr>
        <w:tc>
          <w:tcPr>
            <w:tcW w:w="2455" w:type="dxa"/>
          </w:tcPr>
          <w:p w14:paraId="564B53FF" w14:textId="77777777" w:rsidR="004F031E" w:rsidRDefault="004F031E" w:rsidP="004F031E">
            <w:r>
              <w:t>Range Search</w:t>
            </w:r>
          </w:p>
        </w:tc>
        <w:tc>
          <w:tcPr>
            <w:tcW w:w="6415" w:type="dxa"/>
          </w:tcPr>
          <w:p w14:paraId="22E234C8" w14:textId="6F2DEFA8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4CF76604" w14:textId="77777777" w:rsidTr="004F031E">
        <w:trPr>
          <w:cantSplit/>
        </w:trPr>
        <w:tc>
          <w:tcPr>
            <w:tcW w:w="2455" w:type="dxa"/>
          </w:tcPr>
          <w:p w14:paraId="0086499A" w14:textId="77777777" w:rsidR="004F031E" w:rsidRDefault="004F031E" w:rsidP="004F031E">
            <w:r>
              <w:t>Logical Operators</w:t>
            </w:r>
          </w:p>
        </w:tc>
        <w:tc>
          <w:tcPr>
            <w:tcW w:w="6415" w:type="dxa"/>
          </w:tcPr>
          <w:p w14:paraId="3AC259AF" w14:textId="50500541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267E5875" w14:textId="77777777" w:rsidTr="004F031E">
        <w:trPr>
          <w:cantSplit/>
        </w:trPr>
        <w:tc>
          <w:tcPr>
            <w:tcW w:w="2455" w:type="dxa"/>
          </w:tcPr>
          <w:p w14:paraId="4A118BC8" w14:textId="77777777" w:rsidR="004F031E" w:rsidRDefault="004F031E" w:rsidP="004F031E">
            <w:r>
              <w:t>Grouping</w:t>
            </w:r>
          </w:p>
        </w:tc>
        <w:tc>
          <w:tcPr>
            <w:tcW w:w="6415" w:type="dxa"/>
          </w:tcPr>
          <w:p w14:paraId="1E2C59D1" w14:textId="28E666F5" w:rsidR="004F031E" w:rsidRDefault="004F031E" w:rsidP="004F031E">
            <w:r>
              <w:t>Supported</w:t>
            </w:r>
            <w:r w:rsidR="00E74E97">
              <w:t>.</w:t>
            </w:r>
          </w:p>
        </w:tc>
      </w:tr>
    </w:tbl>
    <w:p w14:paraId="60C23C94" w14:textId="77777777" w:rsidR="004F031E" w:rsidRDefault="004F031E" w:rsidP="000921FB"/>
    <w:p w14:paraId="74ADC928" w14:textId="464B6F79" w:rsidR="009C0FB2" w:rsidRDefault="009C0FB2" w:rsidP="009C0FB2">
      <w:r>
        <w:t xml:space="preserve">The following is an un-encoded example of the query in </w:t>
      </w:r>
      <w:proofErr w:type="spellStart"/>
      <w:r w:rsidR="009E1EEC">
        <w:t>Lucene</w:t>
      </w:r>
      <w:proofErr w:type="spellEnd"/>
      <w:r w:rsidR="009E1EEC">
        <w:t>/</w:t>
      </w:r>
      <w:proofErr w:type="spellStart"/>
      <w:r w:rsidR="009E1EEC">
        <w:t>Solr</w:t>
      </w:r>
      <w:proofErr w:type="spellEnd"/>
      <w:r>
        <w:t xml:space="preserve"> syntax:</w:t>
      </w:r>
    </w:p>
    <w:p w14:paraId="4A0AF473" w14:textId="77777777" w:rsidR="009C0FB2" w:rsidRDefault="009C0FB2" w:rsidP="009C0FB2"/>
    <w:p w14:paraId="169AE7FD" w14:textId="4591D8D4" w:rsidR="004F031E" w:rsidRDefault="009C0FB2" w:rsidP="000921FB">
      <w:r>
        <w:t>&lt;</w:t>
      </w:r>
      <w:proofErr w:type="gramStart"/>
      <w:r>
        <w:t>base</w:t>
      </w:r>
      <w:proofErr w:type="gramEnd"/>
      <w:r>
        <w:t>-search-</w:t>
      </w:r>
      <w:proofErr w:type="spellStart"/>
      <w:r>
        <w:t>url</w:t>
      </w:r>
      <w:proofErr w:type="spellEnd"/>
      <w:r>
        <w:t>&gt;</w:t>
      </w:r>
      <w:r w:rsidRPr="009C0FB2">
        <w:t>?q=</w:t>
      </w:r>
      <w:proofErr w:type="spellStart"/>
      <w:r w:rsidRPr="009C0FB2">
        <w:t>mission</w:t>
      </w:r>
      <w:r>
        <w:t>:CASSINI-HUYGENS</w:t>
      </w:r>
      <w:proofErr w:type="spellEnd"/>
      <w:r>
        <w:t xml:space="preserve"> AND </w:t>
      </w:r>
      <w:proofErr w:type="spellStart"/>
      <w:r w:rsidRPr="009C0FB2">
        <w:t>target_name</w:t>
      </w:r>
      <w:r>
        <w:t>:TITAN</w:t>
      </w:r>
      <w:proofErr w:type="spellEnd"/>
      <w:r>
        <w:t xml:space="preserve"> AND </w:t>
      </w:r>
      <w:proofErr w:type="spellStart"/>
      <w:r w:rsidRPr="009C0FB2">
        <w:t>instrument_id</w:t>
      </w:r>
      <w:r>
        <w:t>:RADAR</w:t>
      </w:r>
      <w:proofErr w:type="spellEnd"/>
      <w:r>
        <w:t xml:space="preserve"> AND </w:t>
      </w:r>
      <w:proofErr w:type="spellStart"/>
      <w:r>
        <w:t>start_time</w:t>
      </w:r>
      <w:proofErr w:type="spellEnd"/>
      <w:r w:rsidR="00437FB4">
        <w:t>:</w:t>
      </w:r>
      <w:r>
        <w:t>[</w:t>
      </w:r>
      <w:r w:rsidR="00437FB4">
        <w:t>*+TO</w:t>
      </w:r>
      <w:r w:rsidRPr="009C0FB2">
        <w:t>+2005-12-31T23</w:t>
      </w:r>
      <w:r>
        <w:t>:</w:t>
      </w:r>
      <w:r w:rsidRPr="009C0FB2">
        <w:t>59</w:t>
      </w:r>
      <w:r>
        <w:t>:</w:t>
      </w:r>
      <w:r w:rsidRPr="009C0FB2">
        <w:t>59.999Z</w:t>
      </w:r>
      <w:r>
        <w:t xml:space="preserve">] AND </w:t>
      </w:r>
      <w:proofErr w:type="spellStart"/>
      <w:r w:rsidRPr="009C0FB2">
        <w:t>stop_time</w:t>
      </w:r>
      <w:proofErr w:type="spellEnd"/>
      <w:r>
        <w:t>:[</w:t>
      </w:r>
      <w:r w:rsidRPr="009C0FB2">
        <w:t>2005-01-01T00</w:t>
      </w:r>
      <w:r>
        <w:t>:</w:t>
      </w:r>
      <w:r w:rsidRPr="009C0FB2">
        <w:t>00</w:t>
      </w:r>
      <w:r>
        <w:t>:</w:t>
      </w:r>
      <w:r w:rsidR="00437FB4">
        <w:t>00.000Z+TO</w:t>
      </w:r>
      <w:r>
        <w:t xml:space="preserve">+*] OR </w:t>
      </w:r>
      <w:r w:rsidRPr="009C0FB2">
        <w:t>-</w:t>
      </w:r>
      <w:proofErr w:type="spellStart"/>
      <w:r w:rsidRPr="009C0FB2">
        <w:t>stop_time</w:t>
      </w:r>
      <w:proofErr w:type="spellEnd"/>
      <w:r>
        <w:t>:[*+TO+*]</w:t>
      </w:r>
    </w:p>
    <w:p w14:paraId="1526940E" w14:textId="212EE413" w:rsidR="00FC3223" w:rsidRDefault="00FC3223" w:rsidP="00FC3223">
      <w:pPr>
        <w:pStyle w:val="Heading2"/>
      </w:pPr>
      <w:r>
        <w:t>Planetary Data Access Protocol</w:t>
      </w:r>
      <w:r w:rsidR="00E74E97">
        <w:t xml:space="preserve"> (PDAP)</w:t>
      </w:r>
    </w:p>
    <w:p w14:paraId="040AAB51" w14:textId="0772769D" w:rsidR="00FC3223" w:rsidRDefault="009E1EEC" w:rsidP="000921FB">
      <w:r>
        <w:t>The PDAP specification</w:t>
      </w:r>
      <w:r w:rsidR="00DD1318">
        <w:t xml:space="preserve"> [4]</w:t>
      </w:r>
      <w:r>
        <w:t xml:space="preserve"> is proposed by the International Planetary Data Alliance and is currently being used for certain search services developed by the European Space Agency. The following table details the feature list:</w:t>
      </w:r>
    </w:p>
    <w:p w14:paraId="7B60FA77" w14:textId="77777777" w:rsidR="009E1EEC" w:rsidRDefault="009E1EEC" w:rsidP="000921FB"/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55"/>
        <w:gridCol w:w="6415"/>
      </w:tblGrid>
      <w:tr w:rsidR="004F031E" w14:paraId="580E4196" w14:textId="77777777" w:rsidTr="004F031E">
        <w:trPr>
          <w:cantSplit/>
        </w:trPr>
        <w:tc>
          <w:tcPr>
            <w:tcW w:w="2455" w:type="dxa"/>
          </w:tcPr>
          <w:p w14:paraId="5A2048E7" w14:textId="77777777" w:rsidR="004F031E" w:rsidRDefault="004F031E" w:rsidP="004F031E">
            <w:r>
              <w:t>Term Search</w:t>
            </w:r>
          </w:p>
        </w:tc>
        <w:tc>
          <w:tcPr>
            <w:tcW w:w="6415" w:type="dxa"/>
          </w:tcPr>
          <w:p w14:paraId="2399A2FB" w14:textId="04B0DF9E" w:rsidR="004F031E" w:rsidRDefault="004F031E" w:rsidP="004F031E">
            <w:r>
              <w:t xml:space="preserve">Not inherently supported </w:t>
            </w:r>
            <w:r w:rsidR="00E74E97">
              <w:t xml:space="preserve">in the syntax </w:t>
            </w:r>
            <w:r>
              <w:t>but can be supported with a default field.</w:t>
            </w:r>
          </w:p>
        </w:tc>
      </w:tr>
      <w:tr w:rsidR="004F031E" w14:paraId="264AF6F3" w14:textId="77777777" w:rsidTr="004F031E">
        <w:trPr>
          <w:cantSplit/>
        </w:trPr>
        <w:tc>
          <w:tcPr>
            <w:tcW w:w="2455" w:type="dxa"/>
          </w:tcPr>
          <w:p w14:paraId="35F6FF7E" w14:textId="77777777" w:rsidR="004F031E" w:rsidRDefault="004F031E" w:rsidP="004F031E">
            <w:r>
              <w:t>Fielded Search</w:t>
            </w:r>
          </w:p>
        </w:tc>
        <w:tc>
          <w:tcPr>
            <w:tcW w:w="6415" w:type="dxa"/>
          </w:tcPr>
          <w:p w14:paraId="5FB4631B" w14:textId="4457E92D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3C793204" w14:textId="77777777" w:rsidTr="004F031E">
        <w:trPr>
          <w:cantSplit/>
        </w:trPr>
        <w:tc>
          <w:tcPr>
            <w:tcW w:w="2455" w:type="dxa"/>
          </w:tcPr>
          <w:p w14:paraId="24F09096" w14:textId="77777777" w:rsidR="004F031E" w:rsidRDefault="004F031E" w:rsidP="004F031E">
            <w:r>
              <w:t>Wildcard Support</w:t>
            </w:r>
          </w:p>
        </w:tc>
        <w:tc>
          <w:tcPr>
            <w:tcW w:w="6415" w:type="dxa"/>
          </w:tcPr>
          <w:p w14:paraId="3BE788D5" w14:textId="0371EB2E" w:rsidR="004F031E" w:rsidRDefault="004F031E" w:rsidP="00E74E97">
            <w:r>
              <w:t>Not supported.</w:t>
            </w:r>
          </w:p>
        </w:tc>
      </w:tr>
      <w:tr w:rsidR="004F031E" w14:paraId="681AEAAB" w14:textId="77777777" w:rsidTr="004F031E">
        <w:trPr>
          <w:cantSplit/>
        </w:trPr>
        <w:tc>
          <w:tcPr>
            <w:tcW w:w="2455" w:type="dxa"/>
          </w:tcPr>
          <w:p w14:paraId="108086BE" w14:textId="77777777" w:rsidR="004F031E" w:rsidRDefault="004F031E" w:rsidP="004F031E">
            <w:r>
              <w:t>Relational Operators</w:t>
            </w:r>
          </w:p>
        </w:tc>
        <w:tc>
          <w:tcPr>
            <w:tcW w:w="6415" w:type="dxa"/>
          </w:tcPr>
          <w:p w14:paraId="2DBDDED9" w14:textId="62D72454" w:rsidR="004F031E" w:rsidRDefault="004F031E" w:rsidP="004F031E">
            <w:r>
              <w:t>Supports all but “</w:t>
            </w:r>
            <w:proofErr w:type="gramStart"/>
            <w:r>
              <w:t>!=</w:t>
            </w:r>
            <w:proofErr w:type="gramEnd"/>
            <w:r>
              <w:t>”.</w:t>
            </w:r>
          </w:p>
        </w:tc>
      </w:tr>
      <w:tr w:rsidR="004F031E" w14:paraId="6BADFCBF" w14:textId="77777777" w:rsidTr="004F031E">
        <w:trPr>
          <w:cantSplit/>
        </w:trPr>
        <w:tc>
          <w:tcPr>
            <w:tcW w:w="2455" w:type="dxa"/>
          </w:tcPr>
          <w:p w14:paraId="6BA99908" w14:textId="77777777" w:rsidR="004F031E" w:rsidRDefault="004F031E" w:rsidP="004F031E">
            <w:r>
              <w:t>Range Search</w:t>
            </w:r>
          </w:p>
        </w:tc>
        <w:tc>
          <w:tcPr>
            <w:tcW w:w="6415" w:type="dxa"/>
          </w:tcPr>
          <w:p w14:paraId="6460ABDC" w14:textId="066EC91F" w:rsidR="004F031E" w:rsidRDefault="004F031E" w:rsidP="004F031E">
            <w:r>
              <w:t>Supports inclusive range but not exclusive range.</w:t>
            </w:r>
          </w:p>
        </w:tc>
      </w:tr>
      <w:tr w:rsidR="004F031E" w14:paraId="791C2797" w14:textId="77777777" w:rsidTr="004F031E">
        <w:trPr>
          <w:cantSplit/>
        </w:trPr>
        <w:tc>
          <w:tcPr>
            <w:tcW w:w="2455" w:type="dxa"/>
          </w:tcPr>
          <w:p w14:paraId="0CC625D3" w14:textId="77777777" w:rsidR="004F031E" w:rsidRDefault="004F031E" w:rsidP="004F031E">
            <w:r>
              <w:t>Logical Operators</w:t>
            </w:r>
          </w:p>
        </w:tc>
        <w:tc>
          <w:tcPr>
            <w:tcW w:w="6415" w:type="dxa"/>
          </w:tcPr>
          <w:p w14:paraId="28A5BBA3" w14:textId="3FC4B802" w:rsidR="004F031E" w:rsidRDefault="004F031E" w:rsidP="004F031E">
            <w:r>
              <w:t xml:space="preserve">Not inherently supported </w:t>
            </w:r>
            <w:r w:rsidR="00E74E97">
              <w:t>in the syntax but some support does exist in the range feature.</w:t>
            </w:r>
          </w:p>
        </w:tc>
      </w:tr>
      <w:tr w:rsidR="004F031E" w14:paraId="76F9A29B" w14:textId="77777777" w:rsidTr="004F031E">
        <w:trPr>
          <w:cantSplit/>
        </w:trPr>
        <w:tc>
          <w:tcPr>
            <w:tcW w:w="2455" w:type="dxa"/>
          </w:tcPr>
          <w:p w14:paraId="4827C1B8" w14:textId="77777777" w:rsidR="004F031E" w:rsidRDefault="004F031E" w:rsidP="004F031E">
            <w:r>
              <w:t>Grouping</w:t>
            </w:r>
          </w:p>
        </w:tc>
        <w:tc>
          <w:tcPr>
            <w:tcW w:w="6415" w:type="dxa"/>
          </w:tcPr>
          <w:p w14:paraId="383F7F0B" w14:textId="0426616D" w:rsidR="004F031E" w:rsidRDefault="00E74E97" w:rsidP="004F031E">
            <w:r>
              <w:t>Not s</w:t>
            </w:r>
            <w:r w:rsidR="004F031E">
              <w:t>upported</w:t>
            </w:r>
            <w:r>
              <w:t>.</w:t>
            </w:r>
          </w:p>
        </w:tc>
      </w:tr>
    </w:tbl>
    <w:p w14:paraId="131BD0DC" w14:textId="77777777" w:rsidR="004F031E" w:rsidRDefault="004F031E" w:rsidP="000921FB"/>
    <w:p w14:paraId="36BF0676" w14:textId="74AE1669" w:rsidR="009E1EEC" w:rsidRDefault="009E1EEC" w:rsidP="009E1EEC">
      <w:r>
        <w:t>The following is an un-encoded example of the query in PDAP syntax:</w:t>
      </w:r>
    </w:p>
    <w:p w14:paraId="5967A339" w14:textId="77777777" w:rsidR="009E1EEC" w:rsidRDefault="009E1EEC" w:rsidP="009E1EEC"/>
    <w:p w14:paraId="2D283076" w14:textId="69B5888D" w:rsidR="004F031E" w:rsidRDefault="009E1EEC" w:rsidP="000921FB">
      <w:r>
        <w:t>&lt;</w:t>
      </w:r>
      <w:proofErr w:type="gramStart"/>
      <w:r>
        <w:t>base</w:t>
      </w:r>
      <w:proofErr w:type="gramEnd"/>
      <w:r>
        <w:t>-search-</w:t>
      </w:r>
      <w:proofErr w:type="spellStart"/>
      <w:r>
        <w:t>url</w:t>
      </w:r>
      <w:proofErr w:type="spellEnd"/>
      <w:r>
        <w:t>&gt;?</w:t>
      </w:r>
      <w:r w:rsidRPr="009E1EEC">
        <w:t>MISSION_NAME=</w:t>
      </w:r>
      <w:r>
        <w:t>CASSINI-</w:t>
      </w:r>
      <w:r w:rsidRPr="009E1EEC">
        <w:t>HUGYENS</w:t>
      </w:r>
      <w:r>
        <w:t xml:space="preserve"> </w:t>
      </w:r>
      <w:r w:rsidRPr="009E1EEC">
        <w:t>&amp;</w:t>
      </w:r>
      <w:r>
        <w:t xml:space="preserve"> </w:t>
      </w:r>
      <w:r w:rsidRPr="009E1EEC">
        <w:t>INSTRUMENT_NAME=RADAR</w:t>
      </w:r>
      <w:r>
        <w:t xml:space="preserve"> </w:t>
      </w:r>
      <w:r w:rsidRPr="009E1EEC">
        <w:t>&amp;</w:t>
      </w:r>
      <w:r>
        <w:t xml:space="preserve"> TARG</w:t>
      </w:r>
      <w:r w:rsidRPr="009E1EEC">
        <w:t>ET_NAME=TITAN</w:t>
      </w:r>
      <w:r>
        <w:t xml:space="preserve"> </w:t>
      </w:r>
      <w:r w:rsidRPr="009E1EEC">
        <w:t>&amp;</w:t>
      </w:r>
      <w:r>
        <w:t xml:space="preserve"> </w:t>
      </w:r>
      <w:r w:rsidRPr="009E1EEC">
        <w:t>STAR</w:t>
      </w:r>
      <w:r>
        <w:t>T_TIME=/</w:t>
      </w:r>
      <w:r w:rsidRPr="009E1EEC">
        <w:t>2005-365T23:59:59.999</w:t>
      </w:r>
      <w:r>
        <w:t xml:space="preserve"> </w:t>
      </w:r>
      <w:r w:rsidRPr="009E1EEC">
        <w:t>&amp;</w:t>
      </w:r>
      <w:r>
        <w:t xml:space="preserve"> STOP_TIME=20</w:t>
      </w:r>
      <w:r w:rsidRPr="009E1EEC">
        <w:t>05-001T00:00:00.000</w:t>
      </w:r>
      <w:r>
        <w:t>/</w:t>
      </w:r>
    </w:p>
    <w:p w14:paraId="79D7DC9B" w14:textId="77777777" w:rsidR="004F031E" w:rsidRDefault="004F031E" w:rsidP="000921FB"/>
    <w:p w14:paraId="0AB98869" w14:textId="084C145A" w:rsidR="009E1EEC" w:rsidRDefault="009E1EEC" w:rsidP="000921FB">
      <w:r>
        <w:t>The main difference between this syntax and the others is that it uses distinct parameters with respect to the HTTP protocol.</w:t>
      </w:r>
    </w:p>
    <w:p w14:paraId="427C08E7" w14:textId="29363F80" w:rsidR="00FC3223" w:rsidRDefault="00FC3223" w:rsidP="00FC3223">
      <w:pPr>
        <w:pStyle w:val="Heading2"/>
      </w:pPr>
      <w:r>
        <w:t>F</w:t>
      </w:r>
      <w:r w:rsidR="00E74E97">
        <w:t xml:space="preserve">eed </w:t>
      </w:r>
      <w:r>
        <w:t>I</w:t>
      </w:r>
      <w:r w:rsidR="00E74E97">
        <w:t xml:space="preserve">tem </w:t>
      </w:r>
      <w:r>
        <w:t>Q</w:t>
      </w:r>
      <w:r w:rsidR="00E74E97">
        <w:t xml:space="preserve">uery </w:t>
      </w:r>
      <w:r>
        <w:t>L</w:t>
      </w:r>
      <w:r w:rsidR="00E74E97">
        <w:t>anguage (FIQL)</w:t>
      </w:r>
    </w:p>
    <w:p w14:paraId="2B6E66CD" w14:textId="3A751BB0" w:rsidR="00FC3223" w:rsidRDefault="00437FB4" w:rsidP="000921FB">
      <w:r>
        <w:t>The FIQL protocol</w:t>
      </w:r>
      <w:r w:rsidR="00DD1318">
        <w:t xml:space="preserve"> [5]</w:t>
      </w:r>
      <w:r>
        <w:t>, although proposed as a standard, was never adopted as a standard. That said</w:t>
      </w:r>
      <w:proofErr w:type="gramStart"/>
      <w:r>
        <w:t>,</w:t>
      </w:r>
      <w:proofErr w:type="gramEnd"/>
      <w:r>
        <w:t xml:space="preserve"> it was incorporated into Apache’s CXF package, which is a web service framework. The following table details the feature list:</w:t>
      </w:r>
    </w:p>
    <w:p w14:paraId="08AE5137" w14:textId="77777777" w:rsidR="00437FB4" w:rsidRDefault="00437FB4" w:rsidP="000921FB"/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55"/>
        <w:gridCol w:w="6415"/>
      </w:tblGrid>
      <w:tr w:rsidR="004F031E" w14:paraId="64C4890A" w14:textId="77777777" w:rsidTr="004F031E">
        <w:trPr>
          <w:cantSplit/>
        </w:trPr>
        <w:tc>
          <w:tcPr>
            <w:tcW w:w="2455" w:type="dxa"/>
          </w:tcPr>
          <w:p w14:paraId="61E01DCD" w14:textId="77777777" w:rsidR="004F031E" w:rsidRDefault="004F031E" w:rsidP="004F031E">
            <w:r>
              <w:t>Term Search</w:t>
            </w:r>
          </w:p>
        </w:tc>
        <w:tc>
          <w:tcPr>
            <w:tcW w:w="6415" w:type="dxa"/>
          </w:tcPr>
          <w:p w14:paraId="6DE4274C" w14:textId="1C038632" w:rsidR="004F031E" w:rsidRDefault="00E74E97" w:rsidP="004F031E">
            <w:r>
              <w:t>Not inherently supported in the syntax but can be supported with a default field.</w:t>
            </w:r>
          </w:p>
        </w:tc>
      </w:tr>
      <w:tr w:rsidR="004F031E" w14:paraId="319F39D5" w14:textId="77777777" w:rsidTr="004F031E">
        <w:trPr>
          <w:cantSplit/>
        </w:trPr>
        <w:tc>
          <w:tcPr>
            <w:tcW w:w="2455" w:type="dxa"/>
          </w:tcPr>
          <w:p w14:paraId="62CA3D57" w14:textId="77777777" w:rsidR="004F031E" w:rsidRDefault="004F031E" w:rsidP="004F031E">
            <w:r>
              <w:t>Fielded Search</w:t>
            </w:r>
          </w:p>
        </w:tc>
        <w:tc>
          <w:tcPr>
            <w:tcW w:w="6415" w:type="dxa"/>
          </w:tcPr>
          <w:p w14:paraId="03A0245A" w14:textId="22E5EE24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34ACB47B" w14:textId="77777777" w:rsidTr="004F031E">
        <w:trPr>
          <w:cantSplit/>
        </w:trPr>
        <w:tc>
          <w:tcPr>
            <w:tcW w:w="2455" w:type="dxa"/>
          </w:tcPr>
          <w:p w14:paraId="447A6F81" w14:textId="77777777" w:rsidR="004F031E" w:rsidRDefault="004F031E" w:rsidP="004F031E">
            <w:r>
              <w:t>Wildcard Support</w:t>
            </w:r>
          </w:p>
        </w:tc>
        <w:tc>
          <w:tcPr>
            <w:tcW w:w="6415" w:type="dxa"/>
          </w:tcPr>
          <w:p w14:paraId="28147A83" w14:textId="69EDA1CF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0D70DB3B" w14:textId="77777777" w:rsidTr="004F031E">
        <w:trPr>
          <w:cantSplit/>
        </w:trPr>
        <w:tc>
          <w:tcPr>
            <w:tcW w:w="2455" w:type="dxa"/>
          </w:tcPr>
          <w:p w14:paraId="609491B2" w14:textId="77777777" w:rsidR="004F031E" w:rsidRDefault="004F031E" w:rsidP="004F031E">
            <w:r>
              <w:t>Relational Operators</w:t>
            </w:r>
          </w:p>
        </w:tc>
        <w:tc>
          <w:tcPr>
            <w:tcW w:w="6415" w:type="dxa"/>
          </w:tcPr>
          <w:p w14:paraId="3EA650A7" w14:textId="5C656E05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7FC4848D" w14:textId="77777777" w:rsidTr="004F031E">
        <w:trPr>
          <w:cantSplit/>
        </w:trPr>
        <w:tc>
          <w:tcPr>
            <w:tcW w:w="2455" w:type="dxa"/>
          </w:tcPr>
          <w:p w14:paraId="3D9721A1" w14:textId="77777777" w:rsidR="004F031E" w:rsidRDefault="004F031E" w:rsidP="004F031E">
            <w:r>
              <w:t>Range Search</w:t>
            </w:r>
          </w:p>
        </w:tc>
        <w:tc>
          <w:tcPr>
            <w:tcW w:w="6415" w:type="dxa"/>
          </w:tcPr>
          <w:p w14:paraId="69F1E3FE" w14:textId="3A3A9E44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3FCBD8F2" w14:textId="77777777" w:rsidTr="004F031E">
        <w:trPr>
          <w:cantSplit/>
        </w:trPr>
        <w:tc>
          <w:tcPr>
            <w:tcW w:w="2455" w:type="dxa"/>
          </w:tcPr>
          <w:p w14:paraId="311E0A09" w14:textId="77777777" w:rsidR="004F031E" w:rsidRDefault="004F031E" w:rsidP="004F031E">
            <w:r>
              <w:t>Logical Operators</w:t>
            </w:r>
          </w:p>
        </w:tc>
        <w:tc>
          <w:tcPr>
            <w:tcW w:w="6415" w:type="dxa"/>
          </w:tcPr>
          <w:p w14:paraId="6873DC00" w14:textId="75D6787B" w:rsidR="004F031E" w:rsidRDefault="004F031E" w:rsidP="004F031E">
            <w:r>
              <w:t>Supported</w:t>
            </w:r>
            <w:r w:rsidR="00E74E97">
              <w:t>.</w:t>
            </w:r>
          </w:p>
        </w:tc>
      </w:tr>
      <w:tr w:rsidR="004F031E" w14:paraId="34F0F481" w14:textId="77777777" w:rsidTr="004F031E">
        <w:trPr>
          <w:cantSplit/>
        </w:trPr>
        <w:tc>
          <w:tcPr>
            <w:tcW w:w="2455" w:type="dxa"/>
          </w:tcPr>
          <w:p w14:paraId="0A4E99CE" w14:textId="77777777" w:rsidR="004F031E" w:rsidRDefault="004F031E" w:rsidP="004F031E">
            <w:r>
              <w:t>Grouping</w:t>
            </w:r>
          </w:p>
        </w:tc>
        <w:tc>
          <w:tcPr>
            <w:tcW w:w="6415" w:type="dxa"/>
          </w:tcPr>
          <w:p w14:paraId="046F17CE" w14:textId="77777777" w:rsidR="004F031E" w:rsidRDefault="004F031E" w:rsidP="004F031E">
            <w:r>
              <w:t>Supported</w:t>
            </w:r>
          </w:p>
        </w:tc>
      </w:tr>
    </w:tbl>
    <w:p w14:paraId="693719EC" w14:textId="77777777" w:rsidR="004F031E" w:rsidRDefault="004F031E" w:rsidP="000921FB"/>
    <w:p w14:paraId="78813220" w14:textId="6F818795" w:rsidR="00437FB4" w:rsidRDefault="00437FB4" w:rsidP="00437FB4">
      <w:r>
        <w:t>The following is an un-encoded example of the query in FIQL syntax:</w:t>
      </w:r>
    </w:p>
    <w:p w14:paraId="0F6CE486" w14:textId="77777777" w:rsidR="00437FB4" w:rsidRDefault="00437FB4" w:rsidP="00437FB4"/>
    <w:p w14:paraId="01EA5711" w14:textId="015BBE10" w:rsidR="004F031E" w:rsidRDefault="00437FB4" w:rsidP="000921FB">
      <w:r>
        <w:t>&lt;</w:t>
      </w:r>
      <w:proofErr w:type="gramStart"/>
      <w:r>
        <w:t>base</w:t>
      </w:r>
      <w:proofErr w:type="gramEnd"/>
      <w:r>
        <w:t>-search-</w:t>
      </w:r>
      <w:proofErr w:type="spellStart"/>
      <w:r>
        <w:t>url</w:t>
      </w:r>
      <w:proofErr w:type="spellEnd"/>
      <w:r>
        <w:t>&gt;</w:t>
      </w:r>
      <w:r w:rsidRPr="009C0FB2">
        <w:t>?q=mission</w:t>
      </w:r>
      <w:r>
        <w:t xml:space="preserve">==CASSINI-HUYGENS ; </w:t>
      </w:r>
      <w:proofErr w:type="spellStart"/>
      <w:r w:rsidRPr="009C0FB2">
        <w:t>target_name</w:t>
      </w:r>
      <w:proofErr w:type="spellEnd"/>
      <w:r>
        <w:t xml:space="preserve">==TITAN ; </w:t>
      </w:r>
      <w:proofErr w:type="spellStart"/>
      <w:r w:rsidRPr="009C0FB2">
        <w:t>instrument_id</w:t>
      </w:r>
      <w:proofErr w:type="spellEnd"/>
      <w:r>
        <w:t xml:space="preserve">==RADAR ; </w:t>
      </w:r>
      <w:proofErr w:type="spellStart"/>
      <w:r>
        <w:t>start_time</w:t>
      </w:r>
      <w:proofErr w:type="spellEnd"/>
      <w:r>
        <w:t>=le=</w:t>
      </w:r>
      <w:r w:rsidRPr="009C0FB2">
        <w:t>2005-12-31T23</w:t>
      </w:r>
      <w:r>
        <w:t>:</w:t>
      </w:r>
      <w:r w:rsidRPr="009C0FB2">
        <w:t>59</w:t>
      </w:r>
      <w:r>
        <w:t>:</w:t>
      </w:r>
      <w:r w:rsidRPr="009C0FB2">
        <w:t>59.999Z</w:t>
      </w:r>
      <w:r>
        <w:t xml:space="preserve"> ; </w:t>
      </w:r>
      <w:proofErr w:type="spellStart"/>
      <w:r w:rsidRPr="009C0FB2">
        <w:t>stop_time</w:t>
      </w:r>
      <w:proofErr w:type="spellEnd"/>
      <w:r>
        <w:t>=</w:t>
      </w:r>
      <w:proofErr w:type="spellStart"/>
      <w:r>
        <w:t>ge</w:t>
      </w:r>
      <w:proofErr w:type="spellEnd"/>
      <w:r>
        <w:t>=</w:t>
      </w:r>
      <w:r w:rsidRPr="009C0FB2">
        <w:t>2005-01-01T00</w:t>
      </w:r>
      <w:r>
        <w:t>:</w:t>
      </w:r>
      <w:r w:rsidRPr="009C0FB2">
        <w:t>00</w:t>
      </w:r>
      <w:r>
        <w:t>:00.000Z</w:t>
      </w:r>
    </w:p>
    <w:p w14:paraId="20821BFD" w14:textId="3CB437AB" w:rsidR="004F031E" w:rsidRDefault="004F031E" w:rsidP="004F031E">
      <w:pPr>
        <w:pStyle w:val="Heading1"/>
      </w:pPr>
      <w:r>
        <w:t>Conclusion</w:t>
      </w:r>
    </w:p>
    <w:p w14:paraId="3A7885DD" w14:textId="1877027D" w:rsidR="004F031E" w:rsidRDefault="00770A3C" w:rsidP="004F031E">
      <w:r>
        <w:t xml:space="preserve">This document by no means contains an exhaustive look at query syntaxes but the examples above do offer a pretty good sampling of what is available in current implementations. </w:t>
      </w:r>
      <w:r w:rsidR="00292A49">
        <w:t xml:space="preserve">One thing that is apparent in this sampling is that if advanced query features are desired they are most likely offered in </w:t>
      </w:r>
      <w:proofErr w:type="gramStart"/>
      <w:r w:rsidR="00292A49">
        <w:t>a syntax</w:t>
      </w:r>
      <w:proofErr w:type="gramEnd"/>
      <w:r w:rsidR="00292A49">
        <w:t xml:space="preserve"> where the query expression is contained in a single </w:t>
      </w:r>
      <w:r w:rsidR="009272AC">
        <w:t>parameter</w:t>
      </w:r>
      <w:r w:rsidR="00292A49">
        <w:t xml:space="preserve"> with respect to the HTTP protocol. </w:t>
      </w:r>
      <w:r w:rsidR="009272AC">
        <w:t xml:space="preserve">Although not required for all queries, the advanced features would be useful in satisfying some of the identified search scenarios. Additionally, </w:t>
      </w:r>
      <w:r w:rsidR="00937849">
        <w:t>there are existing services deployed in PDS that already support these advanced features, meaning that to select a syntax that does not support them</w:t>
      </w:r>
      <w:r w:rsidR="004F67E3">
        <w:t>,</w:t>
      </w:r>
      <w:r w:rsidR="00937849">
        <w:t xml:space="preserve"> would be a step backwards.</w:t>
      </w:r>
      <w:r w:rsidR="009272AC">
        <w:t xml:space="preserve"> </w:t>
      </w:r>
    </w:p>
    <w:p w14:paraId="7A63528A" w14:textId="77777777" w:rsidR="00A11854" w:rsidRDefault="00A11854" w:rsidP="004F031E"/>
    <w:p w14:paraId="4F626BAC" w14:textId="58734015" w:rsidR="00A11854" w:rsidRPr="004F031E" w:rsidRDefault="00A11854" w:rsidP="004F031E">
      <w:r>
        <w:t xml:space="preserve">Given the information contained in this document and development experience using </w:t>
      </w:r>
      <w:proofErr w:type="spellStart"/>
      <w:r>
        <w:t>Lucene</w:t>
      </w:r>
      <w:proofErr w:type="spellEnd"/>
      <w:r>
        <w:t xml:space="preserve"> and </w:t>
      </w:r>
      <w:proofErr w:type="spellStart"/>
      <w:r>
        <w:t>Solr</w:t>
      </w:r>
      <w:proofErr w:type="spellEnd"/>
      <w:r>
        <w:t xml:space="preserve">, I propose that we base the query syntax for the Search Service on </w:t>
      </w:r>
      <w:proofErr w:type="spellStart"/>
      <w:r>
        <w:t>Lucene’s</w:t>
      </w:r>
      <w:proofErr w:type="spellEnd"/>
      <w:r>
        <w:t xml:space="preserve"> query syntax. </w:t>
      </w:r>
      <w:r w:rsidR="00FD19F9">
        <w:t xml:space="preserve">As mentioned previously, this does not preclude specifying additional parameters for dictating specific service behavior outside of the query. </w:t>
      </w:r>
      <w:bookmarkStart w:id="0" w:name="_GoBack"/>
      <w:bookmarkEnd w:id="0"/>
    </w:p>
    <w:p w14:paraId="371BC699" w14:textId="4466BBA4" w:rsidR="00DB0822" w:rsidRDefault="00DB0822" w:rsidP="00DB0822">
      <w:pPr>
        <w:pStyle w:val="Heading1"/>
      </w:pPr>
      <w:r>
        <w:t>References</w:t>
      </w:r>
    </w:p>
    <w:p w14:paraId="3F9EA683" w14:textId="14C21905" w:rsidR="00DB0822" w:rsidRDefault="00DB0822" w:rsidP="000921FB">
      <w:r>
        <w:t xml:space="preserve">[1] </w:t>
      </w:r>
      <w:hyperlink r:id="rId7" w:history="1">
        <w:r w:rsidRPr="00520F37">
          <w:rPr>
            <w:rStyle w:val="Hyperlink"/>
          </w:rPr>
          <w:t>http://oodt.apache.org/components/maven/xmlquery/tutorial/</w:t>
        </w:r>
      </w:hyperlink>
    </w:p>
    <w:p w14:paraId="52BB5B3A" w14:textId="0D1FFB3C" w:rsidR="00DB0822" w:rsidRDefault="00DB0822" w:rsidP="000921FB">
      <w:r>
        <w:t xml:space="preserve">[2] </w:t>
      </w:r>
      <w:hyperlink r:id="rId8" w:history="1">
        <w:r w:rsidRPr="00520F37">
          <w:rPr>
            <w:rStyle w:val="Hyperlink"/>
          </w:rPr>
          <w:t>http://oodt.apache.org/components/maven/xmlquery/disquery/</w:t>
        </w:r>
      </w:hyperlink>
    </w:p>
    <w:p w14:paraId="2B21A832" w14:textId="0368DE8D" w:rsidR="00DB0822" w:rsidRDefault="009C0FB2" w:rsidP="000921FB">
      <w:r>
        <w:t xml:space="preserve">[3] </w:t>
      </w:r>
      <w:hyperlink r:id="rId9" w:history="1">
        <w:r w:rsidRPr="00520F37">
          <w:rPr>
            <w:rStyle w:val="Hyperlink"/>
          </w:rPr>
          <w:t>http://lucene.apache.org/java/2_9_1/queryparsersyntax.html</w:t>
        </w:r>
      </w:hyperlink>
    </w:p>
    <w:p w14:paraId="7A596EDA" w14:textId="60B4C63C" w:rsidR="009C0FB2" w:rsidRDefault="00DD1318" w:rsidP="000921FB">
      <w:r>
        <w:t>[4]</w:t>
      </w:r>
      <w:r w:rsidR="00770A3C">
        <w:t xml:space="preserve"> </w:t>
      </w:r>
      <w:hyperlink r:id="rId10" w:history="1">
        <w:r w:rsidR="00770A3C" w:rsidRPr="00520F37">
          <w:rPr>
            <w:rStyle w:val="Hyperlink"/>
          </w:rPr>
          <w:t>http://planetarydata.org/projects/previous-projects/2009-2010-projects/pdap-specification/pdap-specification/at_download/file</w:t>
        </w:r>
      </w:hyperlink>
    </w:p>
    <w:p w14:paraId="39B3FA9E" w14:textId="2266DD44" w:rsidR="00DD1318" w:rsidRDefault="00DD1318" w:rsidP="000921FB">
      <w:r>
        <w:t>[5]</w:t>
      </w:r>
      <w:r w:rsidR="00770A3C">
        <w:t xml:space="preserve"> </w:t>
      </w:r>
      <w:hyperlink r:id="rId11" w:history="1">
        <w:r w:rsidR="00770A3C" w:rsidRPr="00520F37">
          <w:rPr>
            <w:rStyle w:val="Hyperlink"/>
          </w:rPr>
          <w:t>http://tools.ietf.org/html/draft-nottingham-atompub-fiql-00</w:t>
        </w:r>
      </w:hyperlink>
    </w:p>
    <w:p w14:paraId="077D8AAA" w14:textId="77777777" w:rsidR="00770A3C" w:rsidRDefault="00770A3C" w:rsidP="000921FB"/>
    <w:p w14:paraId="485D7570" w14:textId="77777777" w:rsidR="00DB0822" w:rsidRPr="000921FB" w:rsidRDefault="00DB0822" w:rsidP="000921FB"/>
    <w:sectPr w:rsidR="00DB0822" w:rsidRPr="000921FB" w:rsidSect="004A0AD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59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34AE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806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BC439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91FE54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6526D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DB9472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AEA9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6CE492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3E69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F76A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14E9C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3514CBE"/>
    <w:multiLevelType w:val="hybridMultilevel"/>
    <w:tmpl w:val="D64E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FB"/>
    <w:rsid w:val="000921FB"/>
    <w:rsid w:val="000C311C"/>
    <w:rsid w:val="000C3926"/>
    <w:rsid w:val="001153BB"/>
    <w:rsid w:val="00151221"/>
    <w:rsid w:val="0017192B"/>
    <w:rsid w:val="001B68B1"/>
    <w:rsid w:val="00215E63"/>
    <w:rsid w:val="00292A49"/>
    <w:rsid w:val="00437FB4"/>
    <w:rsid w:val="004520D0"/>
    <w:rsid w:val="004554AC"/>
    <w:rsid w:val="004A0AD3"/>
    <w:rsid w:val="004F031E"/>
    <w:rsid w:val="004F67E3"/>
    <w:rsid w:val="006160AB"/>
    <w:rsid w:val="00624AA3"/>
    <w:rsid w:val="00695749"/>
    <w:rsid w:val="006D7657"/>
    <w:rsid w:val="00770A3C"/>
    <w:rsid w:val="00825BBD"/>
    <w:rsid w:val="008548A2"/>
    <w:rsid w:val="009272AC"/>
    <w:rsid w:val="00937849"/>
    <w:rsid w:val="0098655D"/>
    <w:rsid w:val="009C0FB2"/>
    <w:rsid w:val="009D50D6"/>
    <w:rsid w:val="009E1EEC"/>
    <w:rsid w:val="00A11854"/>
    <w:rsid w:val="00AC0921"/>
    <w:rsid w:val="00BD53C0"/>
    <w:rsid w:val="00DB0822"/>
    <w:rsid w:val="00DB7DDE"/>
    <w:rsid w:val="00DC676D"/>
    <w:rsid w:val="00DD0A27"/>
    <w:rsid w:val="00DD1318"/>
    <w:rsid w:val="00DE4A9B"/>
    <w:rsid w:val="00E74E97"/>
    <w:rsid w:val="00F91385"/>
    <w:rsid w:val="00FC3223"/>
    <w:rsid w:val="00FD19F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AD646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B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921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21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25BB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8655D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98655D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8655D"/>
    <w:rPr>
      <w:rFonts w:ascii="Courier" w:hAnsi="Courier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FC32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520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B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921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21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25BB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8655D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98655D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8655D"/>
    <w:rPr>
      <w:rFonts w:ascii="Courier" w:hAnsi="Courier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FC32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520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ools.ietf.org/html/draft-nottingham-atompub-fiql-00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pds.nasa.gov/tools/data-search/" TargetMode="External"/><Relationship Id="rId7" Type="http://schemas.openxmlformats.org/officeDocument/2006/relationships/hyperlink" Target="http://oodt.apache.org/components/maven/xmlquery/tutorial/" TargetMode="External"/><Relationship Id="rId8" Type="http://schemas.openxmlformats.org/officeDocument/2006/relationships/hyperlink" Target="http://oodt.apache.org/components/maven/xmlquery/disquery/" TargetMode="External"/><Relationship Id="rId9" Type="http://schemas.openxmlformats.org/officeDocument/2006/relationships/hyperlink" Target="http://lucene.apache.org/java/2_9_1/queryparsersyntax.html" TargetMode="External"/><Relationship Id="rId10" Type="http://schemas.openxmlformats.org/officeDocument/2006/relationships/hyperlink" Target="http://planetarydata.org/projects/previous-projects/2009-2010-projects/pdap-specification/pdap-specification/at_download/fi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5</Pages>
  <Words>1312</Words>
  <Characters>7485</Characters>
  <Application>Microsoft Macintosh Word</Application>
  <DocSecurity>0</DocSecurity>
  <Lines>62</Lines>
  <Paragraphs>17</Paragraphs>
  <ScaleCrop>false</ScaleCrop>
  <Company>Jet Propulsion Laboratory</Company>
  <LinksUpToDate>false</LinksUpToDate>
  <CharactersWithSpaces>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Hardman</dc:creator>
  <cp:keywords/>
  <dc:description/>
  <cp:lastModifiedBy>Sean Hardman</cp:lastModifiedBy>
  <cp:revision>10</cp:revision>
  <dcterms:created xsi:type="dcterms:W3CDTF">2011-08-03T21:30:00Z</dcterms:created>
  <dcterms:modified xsi:type="dcterms:W3CDTF">2011-08-05T19:43:00Z</dcterms:modified>
</cp:coreProperties>
</file>